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A6BBB" w14:textId="77777777" w:rsidR="00FC6412" w:rsidRPr="00FD028A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76421DAA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" w:author="Marek Pazdera" w:date="2015-10-14T11:11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2" w:author="Marek Pazdera" w:date="2015-10-14T11:11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3" w:author="Marek Pazdera" w:date="2015-10-14T11:11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29E3FC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4" w:author="Marek Pazdera" w:date="2015-10-14T11:12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5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6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7B456A8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ins w:id="7" w:author="Anna Baron" w:date="2015-10-06T15:49:00Z">
              <w:r w:rsidR="000F2FC1" w:rsidRPr="000F2FC1">
                <w:rPr>
                  <w:rFonts w:ascii="Arial" w:hAnsi="Arial" w:cs="Arial"/>
                  <w:sz w:val="19"/>
                  <w:szCs w:val="19"/>
                </w:rPr>
                <w:t>HP</w:t>
              </w:r>
              <w:proofErr w:type="spellEnd"/>
              <w:r w:rsidR="000F2FC1" w:rsidRPr="000F2FC1">
                <w:rPr>
                  <w:rFonts w:ascii="Arial" w:hAnsi="Arial" w:cs="Arial"/>
                  <w:sz w:val="19"/>
                  <w:szCs w:val="19"/>
                </w:rPr>
                <w:t xml:space="preserve"> RMŽ a ND</w:t>
              </w:r>
            </w:ins>
            <w:del w:id="8" w:author="Anna Baron" w:date="2015-10-06T15:49:00Z">
              <w:r w:rsidRPr="00D552A6" w:rsidDel="000F2FC1">
                <w:rPr>
                  <w:rFonts w:ascii="Arial" w:hAnsi="Arial" w:cs="Arial"/>
                  <w:sz w:val="19"/>
                  <w:szCs w:val="19"/>
                </w:rPr>
                <w:delText>rovnosť medzi mužmi a ženami a nediskriminácia?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67BC92D4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9" w:author="Marek Pazdera" w:date="2015-10-14T11:12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0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ins w:id="11" w:author="Marek Pazdera" w:date="2015-10-14T11:12:00Z">
              <w:r w:rsidR="00C04AB1">
                <w:rPr>
                  <w:rFonts w:ascii="Arial" w:hAnsi="Arial" w:cs="Arial"/>
                  <w:sz w:val="19"/>
                  <w:szCs w:val="19"/>
                </w:rPr>
                <w:t xml:space="preserve"> 3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C61FE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ins w:id="12" w:author="Anna Baron" w:date="2015-10-06T16:12:00Z">
              <w:r w:rsidRPr="00CC3D31">
                <w:rPr>
                  <w:rFonts w:ascii="Arial" w:hAnsi="Arial" w:cs="Arial"/>
                  <w:sz w:val="19"/>
                  <w:szCs w:val="19"/>
                </w:rPr>
                <w:t xml:space="preserve">Vecná </w:t>
              </w:r>
              <w:r>
                <w:rPr>
                  <w:rFonts w:ascii="Arial" w:hAnsi="Arial" w:cs="Arial"/>
                  <w:sz w:val="19"/>
                  <w:szCs w:val="19"/>
                </w:rPr>
                <w:t> oprávnenosť</w:t>
              </w:r>
              <w:r w:rsidRPr="00CC3D31">
                <w:rPr>
                  <w:rFonts w:ascii="Arial" w:hAnsi="Arial" w:cs="Arial"/>
                  <w:sz w:val="19"/>
                  <w:szCs w:val="19"/>
                </w:rPr>
                <w:t>, účelnosť, efektívnosť a hospodárnosť</w:t>
              </w:r>
              <w:r w:rsidRPr="00CC3D31" w:rsidDel="002F357E">
                <w:rPr>
                  <w:rFonts w:ascii="Arial" w:hAnsi="Arial" w:cs="Arial"/>
                  <w:sz w:val="19"/>
                  <w:szCs w:val="19"/>
                </w:rPr>
                <w:t xml:space="preserve"> </w:t>
              </w:r>
              <w:r w:rsidRPr="00CC3D31">
                <w:rPr>
                  <w:rFonts w:ascii="Arial" w:hAnsi="Arial" w:cs="Arial"/>
                  <w:sz w:val="19"/>
                  <w:szCs w:val="19"/>
                </w:rPr>
                <w:t>výdavkov projektu</w:t>
              </w:r>
            </w:ins>
            <w:del w:id="13" w:author="Anna Baron" w:date="2015-10-06T16:12:00Z">
              <w:r w:rsidR="00D552A6" w:rsidRPr="00D552A6" w:rsidDel="00CC3D31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3D6B92BC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ins w:id="14" w:author="Anna Baron" w:date="2015-10-06T16:14:00Z">
              <w:r w:rsidRPr="00CC3D31">
                <w:rPr>
                  <w:rFonts w:ascii="Arial" w:hAnsi="Arial" w:cs="Arial"/>
                  <w:sz w:val="19"/>
                  <w:szCs w:val="19"/>
                </w:rPr>
                <w:t>Finančná udržateľnosť projektu</w:t>
              </w:r>
            </w:ins>
            <w:del w:id="15" w:author="Anna Baron" w:date="2015-10-06T16:14:00Z">
              <w:r w:rsidR="00D552A6" w:rsidRPr="00D552A6" w:rsidDel="00CC3D31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:rsidDel="00C04AB1" w14:paraId="129A6C1B" w14:textId="7B261770" w:rsidTr="00B50FF9">
        <w:trPr>
          <w:trHeight w:val="1247"/>
          <w:jc w:val="center"/>
          <w:del w:id="16" w:author="Marek Pazdera" w:date="2015-10-14T11:16:00Z"/>
        </w:trPr>
        <w:tc>
          <w:tcPr>
            <w:tcW w:w="700" w:type="dxa"/>
            <w:shd w:val="clear" w:color="auto" w:fill="auto"/>
          </w:tcPr>
          <w:p w14:paraId="129A6C16" w14:textId="333C84E5" w:rsidR="00DD5CA5" w:rsidRPr="00D552A6" w:rsidDel="00C04AB1" w:rsidRDefault="00DD5CA5" w:rsidP="004734B7">
            <w:pPr>
              <w:jc w:val="center"/>
              <w:rPr>
                <w:del w:id="17" w:author="Marek Pazdera" w:date="2015-10-14T11:16:00Z"/>
                <w:rFonts w:ascii="Arial" w:hAnsi="Arial" w:cs="Arial"/>
                <w:sz w:val="19"/>
                <w:szCs w:val="19"/>
              </w:rPr>
            </w:pPr>
            <w:del w:id="18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4.3</w:delText>
              </w:r>
            </w:del>
          </w:p>
        </w:tc>
        <w:tc>
          <w:tcPr>
            <w:tcW w:w="1988" w:type="dxa"/>
            <w:shd w:val="clear" w:color="auto" w:fill="auto"/>
          </w:tcPr>
          <w:p w14:paraId="129A6C17" w14:textId="5DF4F9D0" w:rsidR="00DD5CA5" w:rsidRPr="00D552A6" w:rsidDel="00C04AB1" w:rsidRDefault="00D552A6" w:rsidP="00B50FF9">
            <w:pPr>
              <w:rPr>
                <w:del w:id="19" w:author="Marek Pazdera" w:date="2015-10-14T11:16:00Z"/>
                <w:rFonts w:ascii="Arial" w:hAnsi="Arial" w:cs="Arial"/>
                <w:sz w:val="19"/>
                <w:szCs w:val="19"/>
              </w:rPr>
            </w:pPr>
            <w:del w:id="20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Finančná udržateľnosť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129A6C18" w14:textId="6BCAEA2A" w:rsidR="00DD5CA5" w:rsidRPr="00D552A6" w:rsidDel="00C04AB1" w:rsidRDefault="00D552A6" w:rsidP="00B50FF9">
            <w:pPr>
              <w:rPr>
                <w:del w:id="21" w:author="Marek Pazdera" w:date="2015-10-14T11:16:00Z"/>
                <w:rFonts w:ascii="Arial" w:hAnsi="Arial" w:cs="Arial"/>
                <w:sz w:val="19"/>
                <w:szCs w:val="19"/>
              </w:rPr>
            </w:pPr>
            <w:del w:id="22" w:author="Marek Pazdera" w:date="2015-10-14T11:16:00Z">
              <w:r w:rsidRPr="00D552A6" w:rsidDel="00C04AB1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23" w:author="Marek Pazdera" w:date="2015-10-14T11:16:00Z"/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23"/>
            <w:tc>
              <w:tcPr>
                <w:tcW w:w="1446" w:type="dxa"/>
                <w:shd w:val="clear" w:color="auto" w:fill="auto"/>
              </w:tcPr>
              <w:p w14:paraId="129A6C19" w14:textId="77D779FD" w:rsidR="00DD5CA5" w:rsidRPr="00B50FF9" w:rsidDel="00C04AB1" w:rsidRDefault="00DD5CA5" w:rsidP="004734B7">
                <w:pPr>
                  <w:jc w:val="center"/>
                  <w:rPr>
                    <w:del w:id="24" w:author="Marek Pazdera" w:date="2015-10-14T11:16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25" w:author="Marek Pazdera" w:date="2015-10-14T11:16:00Z"/>
          </w:sdtContent>
        </w:sdt>
        <w:customXmlDelRangeEnd w:id="25"/>
        <w:tc>
          <w:tcPr>
            <w:tcW w:w="3698" w:type="dxa"/>
            <w:shd w:val="clear" w:color="auto" w:fill="auto"/>
          </w:tcPr>
          <w:p w14:paraId="129A6C1A" w14:textId="206FC6B0" w:rsidR="00DD5CA5" w:rsidRPr="00B50FF9" w:rsidDel="00C04AB1" w:rsidRDefault="00DD5CA5" w:rsidP="004734B7">
            <w:pPr>
              <w:jc w:val="center"/>
              <w:rPr>
                <w:del w:id="26" w:author="Marek Pazdera" w:date="2015-10-14T11:16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2E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  <w:ins w:id="27" w:author="Marek Pazdera" w:date="2015-10-15T09:37:00Z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ins w:id="28" w:author="Marek Pazdera" w:date="2015-10-15T09:37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  <w:ins w:id="29" w:author="Marek Pazdera" w:date="2015-10-15T09:36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18B66F16" w:rsidR="00664D1C" w:rsidRPr="00664D1C" w:rsidRDefault="00664D1C" w:rsidP="00F1690D">
            <w:pPr>
              <w:rPr>
                <w:ins w:id="30" w:author="Marek Pazdera" w:date="2015-10-15T09:36:00Z"/>
                <w:rFonts w:ascii="Arial" w:hAnsi="Arial" w:cs="Arial"/>
                <w:sz w:val="19"/>
                <w:szCs w:val="19"/>
                <w:highlight w:val="yellow"/>
                <w:rPrChange w:id="31" w:author="Marek Pazdera" w:date="2015-10-15T09:43:00Z">
                  <w:rPr>
                    <w:ins w:id="32" w:author="Marek Pazdera" w:date="2015-10-15T09:36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33" w:author="Marek Pazdera" w:date="2015-10-15T09:37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34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Vypracoval (zástupca gestora HP alebo ním poverená osoba</w:t>
              </w:r>
            </w:ins>
            <w:ins w:id="35" w:author="Marek Pazdera" w:date="2015-10-15T09:38:00Z">
              <w:r w:rsidRPr="00664D1C">
                <w:rPr>
                  <w:rStyle w:val="Odkaznapoznmkupodiarou"/>
                  <w:rFonts w:ascii="Arial" w:hAnsi="Arial" w:cs="Arial"/>
                  <w:sz w:val="19"/>
                  <w:szCs w:val="19"/>
                  <w:highlight w:val="yellow"/>
                  <w:rPrChange w:id="36" w:author="Marek Pazdera" w:date="2015-10-15T09:43:00Z">
                    <w:rPr>
                      <w:rStyle w:val="Odkaznapoznmkupodiarou"/>
                      <w:rFonts w:ascii="Arial" w:hAnsi="Arial" w:cs="Arial"/>
                      <w:sz w:val="19"/>
                      <w:szCs w:val="19"/>
                    </w:rPr>
                  </w:rPrChange>
                </w:rPr>
                <w:footnoteReference w:id="9"/>
              </w:r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38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ins w:id="39" w:author="Marek Pazdera" w:date="2015-10-15T09:36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  <w:ins w:id="40" w:author="Marek Pazdera" w:date="2015-10-15T09:3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664D1C" w:rsidRDefault="00664D1C" w:rsidP="00F1690D">
            <w:pPr>
              <w:rPr>
                <w:ins w:id="41" w:author="Marek Pazdera" w:date="2015-10-15T09:35:00Z"/>
                <w:rFonts w:ascii="Arial" w:hAnsi="Arial" w:cs="Arial"/>
                <w:sz w:val="19"/>
                <w:szCs w:val="19"/>
                <w:highlight w:val="yellow"/>
                <w:rPrChange w:id="42" w:author="Marek Pazdera" w:date="2015-10-15T09:43:00Z">
                  <w:rPr>
                    <w:ins w:id="43" w:author="Marek Pazdera" w:date="2015-10-15T09:35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44" w:author="Marek Pazdera" w:date="2015-10-15T09:38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45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Dátum: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ins w:id="46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  <w:ins w:id="47" w:author="Marek Pazdera" w:date="2015-10-15T09:36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664D1C" w:rsidRDefault="00664D1C" w:rsidP="00F1690D">
            <w:pPr>
              <w:rPr>
                <w:ins w:id="48" w:author="Marek Pazdera" w:date="2015-10-15T09:36:00Z"/>
                <w:rFonts w:ascii="Arial" w:hAnsi="Arial" w:cs="Arial"/>
                <w:sz w:val="19"/>
                <w:szCs w:val="19"/>
                <w:highlight w:val="yellow"/>
                <w:rPrChange w:id="49" w:author="Marek Pazdera" w:date="2015-10-15T09:43:00Z">
                  <w:rPr>
                    <w:ins w:id="50" w:author="Marek Pazdera" w:date="2015-10-15T09:36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51" w:author="Marek Pazdera" w:date="2015-10-15T09:41:00Z">
              <w:r w:rsidRPr="00664D1C">
                <w:rPr>
                  <w:rFonts w:ascii="Arial" w:hAnsi="Arial" w:cs="Arial"/>
                  <w:sz w:val="19"/>
                  <w:szCs w:val="19"/>
                  <w:highlight w:val="yellow"/>
                  <w:rPrChange w:id="52" w:author="Marek Pazdera" w:date="2015-10-15T09:43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Podpis: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ins w:id="53" w:author="Marek Pazdera" w:date="2015-10-15T09:36:00Z"/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  <w:ins w:id="54" w:author="Marek Pazdera" w:date="2015-10-15T09:3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ins w:id="55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ins w:id="56" w:author="Marek Pazdera" w:date="2015-10-15T09:35:00Z"/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46CA837C" w:rsidR="00990254" w:rsidRPr="00B50FF9" w:rsidRDefault="00A20F6F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239425EB" w:rsidR="00FD028A" w:rsidRPr="00B50FF9" w:rsidRDefault="004841E3" w:rsidP="001076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Odborné hodnotenie za RO </w:t>
            </w:r>
            <w:r w:rsidR="0010760D" w:rsidRPr="00B50FF9">
              <w:rPr>
                <w:rFonts w:ascii="Arial" w:hAnsi="Arial" w:cs="Arial"/>
                <w:sz w:val="19"/>
                <w:szCs w:val="19"/>
              </w:rPr>
              <w:t>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="00FD028A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EE43D20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2509CC71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Pr="00FD028A" w:rsidRDefault="00FD028A" w:rsidP="00A66794"/>
    <w:sectPr w:rsidR="00FD028A" w:rsidRPr="00FD028A" w:rsidSect="00C571C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3D514" w14:textId="77777777" w:rsidR="006C21D0" w:rsidRDefault="006C21D0" w:rsidP="009B44B8">
      <w:pPr>
        <w:spacing w:after="0" w:line="240" w:lineRule="auto"/>
      </w:pPr>
      <w:r>
        <w:separator/>
      </w:r>
    </w:p>
  </w:endnote>
  <w:endnote w:type="continuationSeparator" w:id="0">
    <w:p w14:paraId="027AD785" w14:textId="77777777" w:rsidR="006C21D0" w:rsidRDefault="006C21D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EB0AEF8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31CA2">
          <w:rPr>
            <w:noProof/>
          </w:rPr>
          <w:t>2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ADDC6" w14:textId="68786911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40093" w14:textId="77777777" w:rsidR="006C21D0" w:rsidRDefault="006C21D0" w:rsidP="009B44B8">
      <w:pPr>
        <w:spacing w:after="0" w:line="240" w:lineRule="auto"/>
      </w:pPr>
      <w:r>
        <w:separator/>
      </w:r>
    </w:p>
  </w:footnote>
  <w:footnote w:type="continuationSeparator" w:id="0">
    <w:p w14:paraId="3D4CECE9" w14:textId="77777777" w:rsidR="006C21D0" w:rsidRDefault="006C21D0" w:rsidP="009B44B8">
      <w:pPr>
        <w:spacing w:after="0" w:line="240" w:lineRule="auto"/>
      </w:pPr>
      <w:r>
        <w:continuationSeparator/>
      </w:r>
    </w:p>
  </w:footnote>
  <w:footnote w:id="1">
    <w:p w14:paraId="129A6C6F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4187C1B2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D360BA">
        <w:t>ie kritérií na výber projektov.</w:t>
      </w:r>
    </w:p>
  </w:footnote>
  <w:footnote w:id="4">
    <w:p w14:paraId="129A6C72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 zo strany odborných hodnotiteľov</w:t>
      </w:r>
      <w:r w:rsidR="009E7FE9">
        <w:t>.</w:t>
      </w:r>
    </w:p>
  </w:footnote>
  <w:footnote w:id="5">
    <w:p w14:paraId="129A6C73" w14:textId="77777777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proofErr w:type="spellStart"/>
      <w:r w:rsidRPr="00A66794">
        <w:t>ŽoNFP</w:t>
      </w:r>
      <w:proofErr w:type="spellEnd"/>
      <w:r w:rsidR="009E7FE9">
        <w:t>.</w:t>
      </w:r>
    </w:p>
  </w:footnote>
  <w:footnote w:id="7">
    <w:p w14:paraId="129A6C75" w14:textId="7777777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</w:t>
      </w:r>
      <w:proofErr w:type="spellStart"/>
      <w:r w:rsidRPr="00A66794">
        <w:t>ŽoNFP</w:t>
      </w:r>
      <w:proofErr w:type="spellEnd"/>
      <w:r w:rsidRPr="00A66794">
        <w:t>) a v rámci odborného hodnotenia v zmysle inštrukcie pre výkon odborného hodnotenia</w:t>
      </w:r>
      <w:r w:rsidR="009E7FE9">
        <w:t>.</w:t>
      </w:r>
    </w:p>
  </w:footnote>
  <w:footnote w:id="8">
    <w:p w14:paraId="129A6C76" w14:textId="77777777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</w:p>
  </w:footnote>
  <w:footnote w:id="9">
    <w:p w14:paraId="4F19AD70" w14:textId="7C5D0C86" w:rsidR="00664D1C" w:rsidRDefault="00664D1C">
      <w:pPr>
        <w:pStyle w:val="Textpoznmkypodiarou"/>
      </w:pPr>
      <w:ins w:id="37" w:author="Marek Pazdera" w:date="2015-10-15T09:38:00Z">
        <w:r>
          <w:rPr>
            <w:rStyle w:val="Odkaznapoznmkupodiarou"/>
          </w:rPr>
          <w:footnoteRef/>
        </w:r>
        <w:r>
          <w:t xml:space="preserve"> </w:t>
        </w:r>
      </w:ins>
    </w:p>
  </w:footnote>
  <w:footnote w:id="10">
    <w:p w14:paraId="129A6C77" w14:textId="03705229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A80A00">
        <w:t>Časť hodnotiaceho hárku je relevantn</w:t>
      </w:r>
      <w:r w:rsidR="00D360BA">
        <w:t>á</w:t>
      </w:r>
      <w:r w:rsidR="00A80A00">
        <w:t xml:space="preserve"> iba v prípade vypĺňania hodnotiaceho hárku v ITMS2014+. </w:t>
      </w:r>
      <w:r w:rsidR="00E55862" w:rsidRPr="00A66794">
        <w:t xml:space="preserve">Vypĺňa sa v prípade, ak je zadaním výsledkov odborného hodnotenia do ITMS 2014+ poverený zamestnanec RO, ktorý nie je odborným hodnotiteľom </w:t>
      </w:r>
      <w:proofErr w:type="spellStart"/>
      <w:r w:rsidR="00E55862" w:rsidRPr="00A66794">
        <w:t>ŽoNFP</w:t>
      </w:r>
      <w:proofErr w:type="spellEnd"/>
      <w:r w:rsidR="00A80A00">
        <w:t>.</w:t>
      </w:r>
    </w:p>
  </w:footnote>
  <w:footnote w:id="11">
    <w:p w14:paraId="129A6C78" w14:textId="2D0ABA7D" w:rsidR="004841E3" w:rsidRDefault="004841E3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 w:rsidR="00DB1FDA"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1FC060C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129A6C61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129A6C6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1CA2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2FC1"/>
    <w:rsid w:val="00105536"/>
    <w:rsid w:val="0010760D"/>
    <w:rsid w:val="00154F86"/>
    <w:rsid w:val="00187DAA"/>
    <w:rsid w:val="00197F85"/>
    <w:rsid w:val="0022265F"/>
    <w:rsid w:val="00224E54"/>
    <w:rsid w:val="0024799D"/>
    <w:rsid w:val="00285341"/>
    <w:rsid w:val="002B480E"/>
    <w:rsid w:val="002B60FE"/>
    <w:rsid w:val="002C04D6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40BE5"/>
    <w:rsid w:val="00482209"/>
    <w:rsid w:val="004841E3"/>
    <w:rsid w:val="004D176E"/>
    <w:rsid w:val="00517659"/>
    <w:rsid w:val="00566ADB"/>
    <w:rsid w:val="00576E70"/>
    <w:rsid w:val="00597067"/>
    <w:rsid w:val="005B1E08"/>
    <w:rsid w:val="005C7F16"/>
    <w:rsid w:val="005D16C2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736B4"/>
    <w:rsid w:val="007E30EF"/>
    <w:rsid w:val="007E7961"/>
    <w:rsid w:val="00814754"/>
    <w:rsid w:val="0083042E"/>
    <w:rsid w:val="0084329B"/>
    <w:rsid w:val="00860CE0"/>
    <w:rsid w:val="00871231"/>
    <w:rsid w:val="008A7DBF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7D46"/>
    <w:rsid w:val="00A20F6F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2461A"/>
    <w:rsid w:val="00B50FF9"/>
    <w:rsid w:val="00B6172E"/>
    <w:rsid w:val="00B66F4A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72158"/>
    <w:rsid w:val="00F75162"/>
    <w:rsid w:val="00F84B30"/>
    <w:rsid w:val="00FC6412"/>
    <w:rsid w:val="00FD028A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9A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14:paraId="0A87F529" w14:textId="77777777" w:rsidR="00DC5BA3" w:rsidRDefault="00587590" w:rsidP="00587590">
          <w:pPr>
            <w:pStyle w:val="09AAB4FA3E014B4A8E1B3C46433C02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14:paraId="0A87F52A" w14:textId="77777777"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14:paraId="0A87F52B" w14:textId="77777777"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14:paraId="0A87F52C" w14:textId="77777777" w:rsidR="003D5873" w:rsidRDefault="000A0AAB" w:rsidP="000A0AAB">
          <w:pPr>
            <w:pStyle w:val="BDF9E8C0E0204EFFBCD0A8534F3D7A6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14:paraId="0A87F52D" w14:textId="77777777" w:rsidR="003D5873" w:rsidRDefault="000A0AAB" w:rsidP="000A0AAB">
          <w:pPr>
            <w:pStyle w:val="B16B4A87E7A948F0AF649C2EB4885D2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14:paraId="0A87F52E" w14:textId="77777777" w:rsidR="003D5873" w:rsidRDefault="000A0AAB" w:rsidP="000A0AAB">
          <w:pPr>
            <w:pStyle w:val="3FABCDA9DCAA41A1B14C2DA3DD51421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14:paraId="0A87F52F" w14:textId="77777777" w:rsidR="003D5873" w:rsidRDefault="000A0AAB" w:rsidP="000A0AAB">
          <w:pPr>
            <w:pStyle w:val="8191056DB36B49739CA63B58843BB39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14:paraId="0A87F530" w14:textId="77777777" w:rsidR="003D5873" w:rsidRDefault="000A0AAB" w:rsidP="000A0AAB">
          <w:pPr>
            <w:pStyle w:val="CAE701A5133942C18C6B4C540B81727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14:paraId="0A87F531" w14:textId="77777777" w:rsidR="003D5873" w:rsidRDefault="000A0AAB" w:rsidP="000A0AAB">
          <w:pPr>
            <w:pStyle w:val="2C825B2DF4D347F49A3085696B01C44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14:paraId="0A87F532" w14:textId="77777777" w:rsidR="003D5873" w:rsidRDefault="000A0AAB" w:rsidP="000A0AAB">
          <w:pPr>
            <w:pStyle w:val="B7E8464F20AB414C992024FA2844DC5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14:paraId="0A87F533" w14:textId="77777777" w:rsidR="00280637" w:rsidRDefault="003D5873" w:rsidP="003D5873">
          <w:pPr>
            <w:pStyle w:val="314E19CBB3B9440D85BB3AC01209579E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14:paraId="0A87F534" w14:textId="77777777" w:rsidR="00280637" w:rsidRDefault="003D5873" w:rsidP="003D5873">
          <w:pPr>
            <w:pStyle w:val="DEDB8774EC3F49B9994EBC281A4A6E0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14:paraId="0A87F535" w14:textId="77777777" w:rsidR="00280637" w:rsidRDefault="003D5873" w:rsidP="003D5873">
          <w:pPr>
            <w:pStyle w:val="B3C7D5613567468F807E44FFFFC4EFAC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1531F8"/>
    <w:rsid w:val="00165BF7"/>
    <w:rsid w:val="00280637"/>
    <w:rsid w:val="003709D3"/>
    <w:rsid w:val="00372018"/>
    <w:rsid w:val="003A42BD"/>
    <w:rsid w:val="003A5278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61149B"/>
    <w:rsid w:val="006257B8"/>
    <w:rsid w:val="00641E8C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85B5A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D5873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D5873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7CA1-FB50-46EF-AC4D-EEA74A2E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E969D8-C90C-4B42-B785-6D2F12686860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7DCCC2-B99F-418C-BF7B-48FB82FA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16</cp:revision>
  <cp:lastPrinted>2015-03-19T16:14:00Z</cp:lastPrinted>
  <dcterms:created xsi:type="dcterms:W3CDTF">2015-03-26T08:31:00Z</dcterms:created>
  <dcterms:modified xsi:type="dcterms:W3CDTF">2016-01-14T08:33:00Z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